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737BB9">
        <w:trPr>
          <w:trHeight w:val="440"/>
        </w:trPr>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30ACE354" w:rsidR="00067FE2" w:rsidRDefault="00161E3D" w:rsidP="00F44236">
            <w:pPr>
              <w:pStyle w:val="Header"/>
            </w:pPr>
            <w:hyperlink r:id="rId10" w:history="1">
              <w:r w:rsidRPr="00161E3D">
                <w:rPr>
                  <w:rStyle w:val="Hyperlink"/>
                </w:rPr>
                <w:t>122</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1F12FBAB" w:rsidR="00067FE2" w:rsidRDefault="00737BB9" w:rsidP="00F44236">
            <w:pPr>
              <w:pStyle w:val="Header"/>
            </w:pPr>
            <w:r>
              <w:t>Reliability Performance Criteria for Loss of Load</w:t>
            </w:r>
          </w:p>
        </w:tc>
      </w:tr>
      <w:tr w:rsidR="00067FE2" w:rsidRPr="00E01925" w14:paraId="61F073EE" w14:textId="77777777" w:rsidTr="00BC2D06">
        <w:trPr>
          <w:trHeight w:val="518"/>
        </w:trPr>
        <w:tc>
          <w:tcPr>
            <w:tcW w:w="2880" w:type="dxa"/>
            <w:gridSpan w:val="2"/>
            <w:shd w:val="clear" w:color="auto" w:fill="FFFFFF"/>
            <w:vAlign w:val="center"/>
          </w:tcPr>
          <w:p w14:paraId="61887982"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BAA5E4C" w14:textId="67A2036C" w:rsidR="00067FE2" w:rsidRPr="00E01925" w:rsidRDefault="00161E3D" w:rsidP="00F44236">
            <w:pPr>
              <w:pStyle w:val="NormalArial"/>
            </w:pPr>
            <w:r>
              <w:t>November 11, 2024</w:t>
            </w:r>
          </w:p>
        </w:tc>
      </w:tr>
      <w:tr w:rsidR="00067FE2" w14:paraId="3EEEF17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609C67FF" w14:textId="77777777" w:rsidR="00067FE2" w:rsidRDefault="00067FE2" w:rsidP="00F44236">
            <w:pPr>
              <w:pStyle w:val="NormalArial"/>
            </w:pPr>
          </w:p>
        </w:tc>
        <w:tc>
          <w:tcPr>
            <w:tcW w:w="7560" w:type="dxa"/>
            <w:gridSpan w:val="2"/>
            <w:tcBorders>
              <w:top w:val="nil"/>
              <w:left w:val="nil"/>
              <w:bottom w:val="nil"/>
              <w:right w:val="nil"/>
            </w:tcBorders>
            <w:vAlign w:val="center"/>
          </w:tcPr>
          <w:p w14:paraId="6B4E891C" w14:textId="77777777" w:rsidR="00067FE2" w:rsidRDefault="00067FE2" w:rsidP="00F44236">
            <w:pPr>
              <w:pStyle w:val="NormalArial"/>
            </w:pP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77777777" w:rsidR="009D17F0" w:rsidRDefault="009D17F0" w:rsidP="00E73FEE">
            <w:pPr>
              <w:pStyle w:val="Header"/>
              <w:spacing w:before="120" w:after="120"/>
            </w:pPr>
            <w:r>
              <w:t xml:space="preserve">Requested Resolution </w:t>
            </w:r>
          </w:p>
        </w:tc>
        <w:tc>
          <w:tcPr>
            <w:tcW w:w="7560" w:type="dxa"/>
            <w:gridSpan w:val="2"/>
            <w:tcBorders>
              <w:top w:val="single" w:sz="4" w:space="0" w:color="auto"/>
            </w:tcBorders>
            <w:vAlign w:val="center"/>
          </w:tcPr>
          <w:p w14:paraId="14FBF9E4" w14:textId="79E801BE" w:rsidR="009D17F0" w:rsidRPr="00FB509B" w:rsidRDefault="0066370F" w:rsidP="00E73FEE">
            <w:pPr>
              <w:pStyle w:val="NormalArial"/>
              <w:spacing w:before="120" w:after="120"/>
            </w:pPr>
            <w:r w:rsidRPr="00FB509B">
              <w:t>Normal</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E73FEE">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28404382" w:rsidR="009D17F0" w:rsidRPr="00FB509B" w:rsidRDefault="00737BB9" w:rsidP="00E73FEE">
            <w:pPr>
              <w:pStyle w:val="NormalArial"/>
              <w:spacing w:before="120" w:after="120"/>
            </w:pPr>
            <w:r>
              <w:t>4.1.1.2, Reliability Performance Criteria</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E73FE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189E582C" w:rsidR="00C9766A" w:rsidRPr="00FB509B" w:rsidRDefault="00E73FEE" w:rsidP="00E73FEE">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E73FEE">
            <w:pPr>
              <w:pStyle w:val="Header"/>
              <w:spacing w:before="120" w:after="120"/>
            </w:pPr>
            <w:r>
              <w:t>Revision Description</w:t>
            </w:r>
          </w:p>
        </w:tc>
        <w:tc>
          <w:tcPr>
            <w:tcW w:w="7560" w:type="dxa"/>
            <w:gridSpan w:val="2"/>
            <w:tcBorders>
              <w:bottom w:val="single" w:sz="4" w:space="0" w:color="auto"/>
            </w:tcBorders>
            <w:vAlign w:val="center"/>
          </w:tcPr>
          <w:p w14:paraId="2E04A7C2" w14:textId="73B9359B" w:rsidR="009D17F0" w:rsidRPr="00FB509B" w:rsidRDefault="003628A7" w:rsidP="00E73FEE">
            <w:pPr>
              <w:pStyle w:val="NormalArial"/>
              <w:spacing w:before="120" w:after="120"/>
            </w:pPr>
            <w:r>
              <w:t>This</w:t>
            </w:r>
            <w:r w:rsidR="00E73FEE">
              <w:t xml:space="preserve"> Planning Guide</w:t>
            </w:r>
            <w:r>
              <w:t xml:space="preserve"> Revision Request establishes a </w:t>
            </w:r>
            <w:proofErr w:type="gramStart"/>
            <w:r>
              <w:t xml:space="preserve">new </w:t>
            </w:r>
            <w:r w:rsidR="00E73FEE">
              <w:t>r</w:t>
            </w:r>
            <w:r>
              <w:t xml:space="preserve">eliability </w:t>
            </w:r>
            <w:r w:rsidR="00E73FEE">
              <w:t>p</w:t>
            </w:r>
            <w:r>
              <w:t xml:space="preserve">erformance </w:t>
            </w:r>
            <w:r w:rsidR="00E73FEE">
              <w:t>c</w:t>
            </w:r>
            <w:r>
              <w:t>riteria</w:t>
            </w:r>
            <w:proofErr w:type="gramEnd"/>
            <w:r>
              <w:t xml:space="preserve"> </w:t>
            </w:r>
            <w:r w:rsidR="00E73FEE">
              <w:t>that</w:t>
            </w:r>
            <w:r>
              <w:t xml:space="preserve"> no more than 1</w:t>
            </w:r>
            <w:r w:rsidR="00E73FEE">
              <w:t>,</w:t>
            </w:r>
            <w:r>
              <w:t xml:space="preserve">000 MW of </w:t>
            </w:r>
            <w:r w:rsidR="00E73FEE">
              <w:t>L</w:t>
            </w:r>
            <w:r>
              <w:t>oad may be lost for any single contingency</w:t>
            </w:r>
            <w:r w:rsidR="00E73FEE">
              <w:t xml:space="preserve">, and also </w:t>
            </w:r>
            <w:r w:rsidR="00C71026">
              <w:t xml:space="preserve">specifies how loss of </w:t>
            </w:r>
            <w:r w:rsidR="00E73FEE">
              <w:t>L</w:t>
            </w:r>
            <w:r w:rsidR="00C71026">
              <w:t>oad is calculated for this criteria.</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1B72D8D1" w:rsidR="00D61F38" w:rsidRDefault="00D61F38" w:rsidP="00D61F38">
            <w:pPr>
              <w:pStyle w:val="NormalArial"/>
              <w:tabs>
                <w:tab w:val="left" w:pos="432"/>
              </w:tabs>
              <w:spacing w:before="120"/>
              <w:ind w:left="432" w:hanging="432"/>
              <w:rPr>
                <w:rFonts w:cs="Arial"/>
                <w:color w:val="000000"/>
              </w:rPr>
            </w:pPr>
            <w:r w:rsidRPr="006629C8">
              <w:object w:dxaOrig="225" w:dyaOrig="225"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1" o:title=""/>
                </v:shape>
                <w:control r:id="rId12" w:name="TextBox112" w:shapeid="_x0000_i1037"/>
              </w:object>
            </w:r>
            <w:r w:rsidRPr="006629C8">
              <w:t xml:space="preserve">  </w:t>
            </w:r>
            <w:hyperlink r:id="rId13"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2AD631E6" w14:textId="494AFEE0" w:rsidR="00D61F38" w:rsidRPr="00BD53C5" w:rsidRDefault="00D61F38" w:rsidP="00D61F38">
            <w:pPr>
              <w:pStyle w:val="NormalArial"/>
              <w:tabs>
                <w:tab w:val="left" w:pos="432"/>
              </w:tabs>
              <w:spacing w:before="120"/>
              <w:ind w:left="432" w:hanging="432"/>
              <w:rPr>
                <w:rFonts w:cs="Arial"/>
                <w:color w:val="000000"/>
              </w:rPr>
            </w:pPr>
            <w:r w:rsidRPr="00CD242D">
              <w:object w:dxaOrig="225" w:dyaOrig="225" w14:anchorId="01814B69">
                <v:shape id="_x0000_i1039" type="#_x0000_t75" style="width:15.6pt;height:15pt" o:ole="">
                  <v:imagedata r:id="rId14"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6451626" w14:textId="15C042FC" w:rsidR="00D61F38" w:rsidRPr="00BD53C5" w:rsidRDefault="00D61F38" w:rsidP="00D61F38">
            <w:pPr>
              <w:pStyle w:val="NormalArial"/>
              <w:spacing w:before="120"/>
              <w:ind w:left="432" w:hanging="432"/>
              <w:rPr>
                <w:rFonts w:cs="Arial"/>
                <w:color w:val="000000"/>
              </w:rPr>
            </w:pPr>
            <w:r w:rsidRPr="006629C8">
              <w:object w:dxaOrig="225" w:dyaOrig="225" w14:anchorId="58369BAA">
                <v:shape id="_x0000_i1041" type="#_x0000_t75" style="width:15.6pt;height:15pt" o:ole="">
                  <v:imagedata r:id="rId14"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36FA897" w14:textId="0EE86201" w:rsidR="00D61F38" w:rsidRDefault="00D61F38" w:rsidP="00D61F38">
            <w:pPr>
              <w:pStyle w:val="NormalArial"/>
              <w:spacing w:before="120"/>
              <w:rPr>
                <w:iCs/>
                <w:kern w:val="24"/>
              </w:rPr>
            </w:pPr>
            <w:r w:rsidRPr="006629C8">
              <w:object w:dxaOrig="225" w:dyaOrig="225" w14:anchorId="41FE9C28">
                <v:shape id="_x0000_i1043" type="#_x0000_t75" style="width:15.6pt;height:15pt" o:ole="">
                  <v:imagedata r:id="rId14" o:title=""/>
                </v:shape>
                <w:control r:id="rId19" w:name="TextBox13" w:shapeid="_x0000_i1043"/>
              </w:object>
            </w:r>
            <w:r w:rsidRPr="006629C8">
              <w:t xml:space="preserve">  </w:t>
            </w:r>
            <w:r w:rsidR="006C798F" w:rsidRPr="00344591">
              <w:rPr>
                <w:iCs/>
                <w:kern w:val="24"/>
              </w:rPr>
              <w:t>General system and/or process improvement(s)</w:t>
            </w:r>
          </w:p>
          <w:p w14:paraId="7DA37B33" w14:textId="5ED825E5" w:rsidR="00D61F38" w:rsidRDefault="00D61F38" w:rsidP="00D61F38">
            <w:pPr>
              <w:pStyle w:val="NormalArial"/>
              <w:spacing w:before="120"/>
              <w:rPr>
                <w:iCs/>
                <w:kern w:val="24"/>
              </w:rPr>
            </w:pPr>
            <w:r w:rsidRPr="006629C8">
              <w:object w:dxaOrig="225" w:dyaOrig="225" w14:anchorId="5FB96FD7">
                <v:shape id="_x0000_i1045" type="#_x0000_t75" style="width:15.6pt;height:15pt" o:ole="">
                  <v:imagedata r:id="rId14" o:title=""/>
                </v:shape>
                <w:control r:id="rId20" w:name="TextBox14" w:shapeid="_x0000_i1045"/>
              </w:object>
            </w:r>
            <w:r w:rsidRPr="006629C8">
              <w:t xml:space="preserve">  </w:t>
            </w:r>
            <w:r>
              <w:rPr>
                <w:iCs/>
                <w:kern w:val="24"/>
              </w:rPr>
              <w:t>Regulatory requirements</w:t>
            </w:r>
          </w:p>
          <w:p w14:paraId="03BA4546" w14:textId="56553AFC" w:rsidR="00D61F38" w:rsidRPr="00CD242D" w:rsidRDefault="00D61F38" w:rsidP="00D61F38">
            <w:pPr>
              <w:pStyle w:val="NormalArial"/>
              <w:spacing w:before="120"/>
              <w:rPr>
                <w:rFonts w:cs="Arial"/>
                <w:color w:val="000000"/>
              </w:rPr>
            </w:pPr>
            <w:r w:rsidRPr="006629C8">
              <w:object w:dxaOrig="225" w:dyaOrig="225" w14:anchorId="6804659E">
                <v:shape id="_x0000_i1047" type="#_x0000_t75" style="width:15.6pt;height:15pt" o:ole="">
                  <v:imagedata r:id="rId14" o:title=""/>
                </v:shape>
                <w:control r:id="rId21"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4F66448A" w14:textId="77777777" w:rsidR="00D61F38" w:rsidRDefault="00D61F38" w:rsidP="00D61F38">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22744829" w14:textId="7CD55615" w:rsidR="00FC3D4B" w:rsidRPr="001313B4" w:rsidRDefault="00FC3D4B" w:rsidP="00E71C39">
            <w:pPr>
              <w:pStyle w:val="NormalArial"/>
              <w:rPr>
                <w:iCs/>
                <w:kern w:val="24"/>
              </w:rPr>
            </w:pPr>
          </w:p>
        </w:tc>
      </w:tr>
      <w:tr w:rsidR="00D61F38" w14:paraId="27C2730B" w14:textId="77777777" w:rsidTr="00BC2D06">
        <w:trPr>
          <w:trHeight w:val="518"/>
        </w:trPr>
        <w:tc>
          <w:tcPr>
            <w:tcW w:w="2880" w:type="dxa"/>
            <w:gridSpan w:val="2"/>
            <w:tcBorders>
              <w:bottom w:val="single" w:sz="4" w:space="0" w:color="auto"/>
            </w:tcBorders>
            <w:shd w:val="clear" w:color="auto" w:fill="FFFFFF"/>
            <w:vAlign w:val="center"/>
          </w:tcPr>
          <w:p w14:paraId="5C38A584" w14:textId="413BFEC3" w:rsidR="00D61F38" w:rsidRDefault="00D61F38" w:rsidP="00E73FEE">
            <w:pPr>
              <w:pStyle w:val="Header"/>
              <w:spacing w:before="120" w:after="120"/>
            </w:pPr>
            <w:r>
              <w:t>Justification of Reason for Revision and Market Impacts</w:t>
            </w:r>
          </w:p>
        </w:tc>
        <w:tc>
          <w:tcPr>
            <w:tcW w:w="7560" w:type="dxa"/>
            <w:gridSpan w:val="2"/>
            <w:tcBorders>
              <w:bottom w:val="single" w:sz="4" w:space="0" w:color="auto"/>
            </w:tcBorders>
            <w:vAlign w:val="center"/>
          </w:tcPr>
          <w:p w14:paraId="0432B124" w14:textId="3E4E2C25" w:rsidR="00D61F38" w:rsidRPr="00C71026" w:rsidRDefault="00C71026" w:rsidP="00E73FEE">
            <w:pPr>
              <w:pStyle w:val="NormalArial"/>
              <w:spacing w:before="120" w:after="120"/>
            </w:pPr>
            <w:r>
              <w:t xml:space="preserve">ERCOT has observed a rapid increase in the size of proposed Large Load interconnections. </w:t>
            </w:r>
            <w:r w:rsidR="00E73FEE">
              <w:t xml:space="preserve"> </w:t>
            </w:r>
            <w:r>
              <w:t xml:space="preserve">When the interim Large Load interconnection process was established in 2022, the largest interconnection request tracked by ERCOT was for a 1 GW project. </w:t>
            </w:r>
            <w:r w:rsidR="00E73FEE">
              <w:t xml:space="preserve"> </w:t>
            </w:r>
            <w:r>
              <w:t xml:space="preserve">Today, ERCOT is </w:t>
            </w:r>
            <w:r>
              <w:lastRenderedPageBreak/>
              <w:t>regularly seeing interconnection requests of 2 GW to 4 GW in size.</w:t>
            </w:r>
            <w:r w:rsidR="00E73FEE">
              <w:t xml:space="preserve"> </w:t>
            </w:r>
            <w:r>
              <w:t xml:space="preserve"> In addition, many of these projects are clustered in small geographic and electrical areas and are comprised primarily of equipment that is incapable of remaining connected to the ERCOT system during voltage disturbances. </w:t>
            </w:r>
            <w:r w:rsidR="00E73FEE">
              <w:t xml:space="preserve"> </w:t>
            </w:r>
            <w:r>
              <w:t xml:space="preserve">As a result, there is a growing risk to the frequency stability of the ERCOT grid due to one or more of these Large Loads disconnecting from the system as the result of a contingency. </w:t>
            </w:r>
            <w:r w:rsidR="00E73FEE">
              <w:t xml:space="preserve"> </w:t>
            </w:r>
            <w:r>
              <w:t xml:space="preserve">This standard is derived from the reliability studies performed for the Southern Cross DC Tie project. </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5800573D" w:rsidR="00342163" w:rsidRPr="00E73FEE" w:rsidRDefault="00D61F38" w:rsidP="00E73FEE">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74537A45" w:rsidR="00342163" w:rsidRPr="00E73FEE" w:rsidRDefault="00D61F38" w:rsidP="00E73FEE">
            <w:pPr>
              <w:pStyle w:val="Header"/>
              <w:rPr>
                <w:bCs w:val="0"/>
              </w:rPr>
            </w:pPr>
            <w:r w:rsidRPr="00B93CA0">
              <w:rPr>
                <w:bCs w:val="0"/>
              </w:rPr>
              <w:t>Name</w:t>
            </w:r>
          </w:p>
        </w:tc>
        <w:tc>
          <w:tcPr>
            <w:tcW w:w="7447" w:type="dxa"/>
            <w:vAlign w:val="center"/>
          </w:tcPr>
          <w:p w14:paraId="2738BC22" w14:textId="0CF36264" w:rsidR="00D61F38" w:rsidRDefault="00737BB9" w:rsidP="009A7D32">
            <w:pPr>
              <w:pStyle w:val="NormalArial"/>
            </w:pPr>
            <w:r w:rsidRPr="00C71026">
              <w:t>Jeff Billo</w:t>
            </w:r>
            <w:r w:rsidR="00D95FF9">
              <w:t xml:space="preserve"> / Bill Blevins</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DA966C6" w:rsidR="00D61F38" w:rsidRDefault="00161E3D" w:rsidP="009A7D32">
            <w:pPr>
              <w:pStyle w:val="NormalArial"/>
            </w:pPr>
            <w:hyperlink r:id="rId22" w:history="1">
              <w:r w:rsidR="00E73FEE" w:rsidRPr="001F79CE">
                <w:rPr>
                  <w:rStyle w:val="Hyperlink"/>
                </w:rPr>
                <w:t>jeff.billo@ercot.com</w:t>
              </w:r>
            </w:hyperlink>
            <w:r w:rsidR="00D95FF9">
              <w:t xml:space="preserve"> / </w:t>
            </w:r>
            <w:hyperlink r:id="rId23" w:history="1">
              <w:r w:rsidR="00D95FF9" w:rsidRPr="00BB1536">
                <w:rPr>
                  <w:rStyle w:val="Hyperlink"/>
                </w:rPr>
                <w:t>bill.blevins@ercot.com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41BB713A" w:rsidR="00D61F38" w:rsidRDefault="00C71026"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781C14C0" w:rsidR="00D61F38" w:rsidRDefault="00C71026" w:rsidP="009A7D32">
            <w:pPr>
              <w:pStyle w:val="NormalArial"/>
            </w:pPr>
            <w:r>
              <w:t>512-248-6334</w:t>
            </w:r>
            <w:r w:rsidR="00D95FF9">
              <w:t xml:space="preserve"> / </w:t>
            </w:r>
            <w:r w:rsidR="00D95FF9" w:rsidRPr="00D95FF9">
              <w:t>512</w:t>
            </w:r>
            <w:r w:rsidR="00D95FF9">
              <w:t>-</w:t>
            </w:r>
            <w:r w:rsidR="00D95FF9" w:rsidRPr="00D95FF9">
              <w:t>248</w:t>
            </w:r>
            <w:r w:rsidR="00D95FF9">
              <w:t>-</w:t>
            </w:r>
            <w:r w:rsidR="00D95FF9" w:rsidRPr="00D95FF9">
              <w:t>6691</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77777777" w:rsidR="00D61F38" w:rsidRDefault="00D61F38" w:rsidP="009A7D32">
            <w:pPr>
              <w:pStyle w:val="NormalArial"/>
            </w:pP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05263FBF" w:rsidR="00D61F38" w:rsidRDefault="00E73FEE"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41193184" w:rsidR="009A3772" w:rsidRPr="00D56D61" w:rsidRDefault="00E73FEE">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32F23939" w:rsidR="009A3772" w:rsidRPr="00D56D61" w:rsidRDefault="00161E3D">
            <w:pPr>
              <w:pStyle w:val="NormalArial"/>
            </w:pPr>
            <w:hyperlink r:id="rId24" w:history="1">
              <w:r w:rsidR="00E73FEE" w:rsidRPr="001F79CE">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41C6DF53" w:rsidR="009A3772" w:rsidRDefault="00E73FEE">
            <w:pPr>
              <w:pStyle w:val="NormalArial"/>
            </w:pPr>
            <w:r>
              <w:t>512-248-6464</w:t>
            </w:r>
          </w:p>
        </w:tc>
      </w:tr>
    </w:tbl>
    <w:p w14:paraId="75AC8E99" w14:textId="77777777" w:rsidR="00E73FEE" w:rsidRPr="00D85807" w:rsidRDefault="00E73FEE" w:rsidP="00E73FE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73FEE" w:rsidRPr="001B6509" w14:paraId="04F46796" w14:textId="77777777" w:rsidTr="00684C75">
        <w:trPr>
          <w:trHeight w:val="350"/>
        </w:trPr>
        <w:tc>
          <w:tcPr>
            <w:tcW w:w="10440" w:type="dxa"/>
            <w:tcBorders>
              <w:bottom w:val="single" w:sz="4" w:space="0" w:color="auto"/>
            </w:tcBorders>
            <w:shd w:val="clear" w:color="auto" w:fill="FFFFFF"/>
            <w:vAlign w:val="center"/>
          </w:tcPr>
          <w:p w14:paraId="77E77159" w14:textId="77777777" w:rsidR="00E73FEE" w:rsidRPr="001B6509" w:rsidRDefault="00E73FEE" w:rsidP="00684C75">
            <w:pPr>
              <w:tabs>
                <w:tab w:val="center" w:pos="4320"/>
                <w:tab w:val="right" w:pos="8640"/>
              </w:tabs>
              <w:jc w:val="center"/>
              <w:rPr>
                <w:rFonts w:ascii="Arial" w:hAnsi="Arial"/>
                <w:b/>
                <w:bCs/>
              </w:rPr>
            </w:pPr>
            <w:r w:rsidRPr="001B6509">
              <w:rPr>
                <w:rFonts w:ascii="Arial" w:hAnsi="Arial"/>
                <w:b/>
                <w:bCs/>
              </w:rPr>
              <w:t>Market Rules Notes</w:t>
            </w:r>
          </w:p>
        </w:tc>
      </w:tr>
    </w:tbl>
    <w:p w14:paraId="2F368989" w14:textId="7B3B7538" w:rsidR="00E73FEE" w:rsidRDefault="00E73FEE" w:rsidP="00E73FEE">
      <w:pPr>
        <w:tabs>
          <w:tab w:val="num" w:pos="0"/>
        </w:tabs>
        <w:spacing w:before="120" w:after="120"/>
        <w:rPr>
          <w:rFonts w:ascii="Arial" w:hAnsi="Arial" w:cs="Arial"/>
        </w:rPr>
      </w:pPr>
      <w:r>
        <w:rPr>
          <w:rFonts w:ascii="Arial" w:hAnsi="Arial" w:cs="Arial"/>
        </w:rPr>
        <w:t>Please note that the following PGRR(s) also propose revisions to Section 4.1.1.2:</w:t>
      </w:r>
    </w:p>
    <w:p w14:paraId="4B0905F4" w14:textId="5EE977DF" w:rsidR="009A3772" w:rsidRPr="00D56D61" w:rsidRDefault="00E73FEE" w:rsidP="00E73FEE">
      <w:pPr>
        <w:numPr>
          <w:ilvl w:val="0"/>
          <w:numId w:val="21"/>
        </w:numPr>
        <w:spacing w:after="120"/>
        <w:rPr>
          <w:rFonts w:ascii="Arial" w:hAnsi="Arial" w:cs="Arial"/>
        </w:rPr>
      </w:pPr>
      <w:r>
        <w:rPr>
          <w:rFonts w:ascii="Arial" w:hAnsi="Arial" w:cs="Arial"/>
        </w:rPr>
        <w:t xml:space="preserve">PGRR115, </w:t>
      </w:r>
      <w:r w:rsidRPr="00E73FEE">
        <w:rPr>
          <w:rFonts w:ascii="Arial" w:hAnsi="Arial" w:cs="Arial"/>
        </w:rPr>
        <w:t>Related to NPRR1234, Interconnection Requirements for Large Loads and Modeling Standards for Loads 25 MW or Greater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5235620D" w14:textId="77777777" w:rsidR="00737BB9" w:rsidRPr="00975A8B" w:rsidRDefault="00737BB9" w:rsidP="00737BB9">
      <w:pPr>
        <w:pStyle w:val="H4"/>
      </w:pPr>
      <w:bookmarkStart w:id="0" w:name="_Toc104880307"/>
      <w:commentRangeStart w:id="1"/>
      <w:r w:rsidRPr="00975A8B">
        <w:t>4.1.1.2</w:t>
      </w:r>
      <w:commentRangeEnd w:id="1"/>
      <w:r w:rsidR="00091E84">
        <w:rPr>
          <w:rStyle w:val="CommentReference"/>
          <w:b w:val="0"/>
          <w:bCs w:val="0"/>
          <w:snapToGrid/>
        </w:rPr>
        <w:commentReference w:id="1"/>
      </w:r>
      <w:r w:rsidRPr="00975A8B">
        <w:tab/>
      </w:r>
      <w:r>
        <w:t xml:space="preserve">Reliability </w:t>
      </w:r>
      <w:r w:rsidRPr="00975A8B">
        <w:t xml:space="preserve">Performance </w:t>
      </w:r>
      <w:r>
        <w:t>Criteria</w:t>
      </w:r>
      <w:bookmarkEnd w:id="0"/>
    </w:p>
    <w:p w14:paraId="5D7526A0" w14:textId="77777777" w:rsidR="00161E3D" w:rsidRPr="00161E3D" w:rsidRDefault="00161E3D" w:rsidP="00161E3D">
      <w:pPr>
        <w:spacing w:after="240"/>
        <w:ind w:left="720" w:hanging="720"/>
        <w:rPr>
          <w:iCs/>
          <w:szCs w:val="20"/>
          <w:lang w:val="x-none" w:eastAsia="x-none"/>
        </w:rPr>
      </w:pPr>
      <w:r w:rsidRPr="00161E3D">
        <w:rPr>
          <w:iCs/>
          <w:szCs w:val="20"/>
          <w:lang w:val="x-none" w:eastAsia="x-none"/>
        </w:rPr>
        <w:t>(1)</w:t>
      </w:r>
      <w:r w:rsidRPr="00161E3D">
        <w:rPr>
          <w:iCs/>
          <w:szCs w:val="20"/>
          <w:lang w:val="x-none" w:eastAsia="x-none"/>
        </w:rPr>
        <w:tab/>
        <w:t xml:space="preserve">The following </w:t>
      </w:r>
      <w:r w:rsidRPr="00161E3D">
        <w:rPr>
          <w:iCs/>
          <w:szCs w:val="20"/>
          <w:lang w:eastAsia="x-none"/>
        </w:rPr>
        <w:t xml:space="preserve">reliability </w:t>
      </w:r>
      <w:r w:rsidRPr="00161E3D">
        <w:rPr>
          <w:iCs/>
          <w:szCs w:val="20"/>
          <w:lang w:val="x-none" w:eastAsia="x-none"/>
        </w:rPr>
        <w:t>performance criteria (summarized in Table 1</w:t>
      </w:r>
      <w:r w:rsidRPr="00161E3D">
        <w:rPr>
          <w:iCs/>
          <w:szCs w:val="20"/>
          <w:lang w:eastAsia="x-none"/>
        </w:rPr>
        <w:t>:</w:t>
      </w:r>
      <w:r w:rsidRPr="00161E3D">
        <w:rPr>
          <w:iCs/>
          <w:szCs w:val="20"/>
          <w:lang w:val="x-none" w:eastAsia="x-none"/>
        </w:rPr>
        <w:t xml:space="preserve"> ERCOT-specific Reliability Performance Criteria, below) shall be applicable to planning analyses in the ERCOT Region: </w:t>
      </w:r>
    </w:p>
    <w:p w14:paraId="7257A316" w14:textId="77777777" w:rsidR="00161E3D" w:rsidRPr="00161E3D" w:rsidRDefault="00161E3D" w:rsidP="00161E3D">
      <w:pPr>
        <w:spacing w:after="240"/>
        <w:ind w:left="1440" w:hanging="720"/>
        <w:rPr>
          <w:szCs w:val="20"/>
          <w:lang w:val="x-none" w:eastAsia="x-none"/>
        </w:rPr>
      </w:pPr>
      <w:r w:rsidRPr="00161E3D">
        <w:rPr>
          <w:szCs w:val="20"/>
          <w:lang w:val="x-none" w:eastAsia="x-none"/>
        </w:rPr>
        <w:t>(a)</w:t>
      </w:r>
      <w:r w:rsidRPr="00161E3D">
        <w:rPr>
          <w:szCs w:val="20"/>
          <w:lang w:val="x-none" w:eastAsia="x-none"/>
        </w:rPr>
        <w:tab/>
        <w:t>With all Facilities in their normal state, following a common tower outage</w:t>
      </w:r>
      <w:r w:rsidRPr="00161E3D">
        <w:rPr>
          <w:szCs w:val="20"/>
          <w:lang w:eastAsia="x-none"/>
        </w:rPr>
        <w:t xml:space="preserve"> with or without a single line-to-ground fault</w:t>
      </w:r>
      <w:r w:rsidRPr="00161E3D">
        <w:rPr>
          <w:szCs w:val="20"/>
          <w:lang w:val="x-none" w:eastAsia="x-none"/>
        </w:rPr>
        <w:t xml:space="preserve">, all Facilities shall be within their applicable </w:t>
      </w:r>
      <w:r w:rsidRPr="00161E3D">
        <w:rPr>
          <w:szCs w:val="20"/>
          <w:lang w:val="x-none" w:eastAsia="x-none"/>
        </w:rPr>
        <w:lastRenderedPageBreak/>
        <w:t>Ratings, the ERCOT System shall remain stable with no cascading or uncontrolled Islanding, and there shall be no non-consequential Load loss</w:t>
      </w:r>
      <w:r w:rsidRPr="00161E3D">
        <w:rPr>
          <w:szCs w:val="20"/>
          <w:lang w:eastAsia="x-none"/>
        </w:rPr>
        <w:t>;</w:t>
      </w:r>
    </w:p>
    <w:p w14:paraId="27187077" w14:textId="77777777" w:rsidR="00161E3D" w:rsidRPr="00161E3D" w:rsidRDefault="00161E3D" w:rsidP="00161E3D">
      <w:pPr>
        <w:spacing w:after="240"/>
        <w:ind w:left="1440" w:hanging="720"/>
        <w:rPr>
          <w:szCs w:val="20"/>
          <w:lang w:eastAsia="x-none"/>
        </w:rPr>
      </w:pPr>
      <w:r w:rsidRPr="00161E3D">
        <w:rPr>
          <w:szCs w:val="20"/>
          <w:lang w:eastAsia="x-none"/>
        </w:rPr>
        <w:t>(b)</w:t>
      </w:r>
      <w:r w:rsidRPr="00161E3D">
        <w:rPr>
          <w:szCs w:val="20"/>
          <w:lang w:eastAsia="x-none"/>
        </w:rPr>
        <w:tab/>
      </w:r>
      <w:r w:rsidRPr="00161E3D">
        <w:rPr>
          <w:szCs w:val="20"/>
          <w:lang w:val="x-none" w:eastAsia="x-none"/>
        </w:rPr>
        <w:t xml:space="preserve">With all Facilities in their normal state, following an outage of a </w:t>
      </w:r>
      <w:r w:rsidRPr="00161E3D">
        <w:rPr>
          <w:szCs w:val="20"/>
          <w:lang w:eastAsia="x-none"/>
        </w:rPr>
        <w:t>D</w:t>
      </w:r>
      <w:r w:rsidRPr="00161E3D">
        <w:rPr>
          <w:szCs w:val="20"/>
          <w:lang w:val="x-none" w:eastAsia="x-none"/>
        </w:rPr>
        <w:t>C Tie Resource or DC Tie Load with or without a single line-to-ground fault, all Facilities shall be within their applicable Ratings, the ERCOT System shall remain stable with no cascading or uncontrolled Islanding, and there shall be no non-consequential Load loss</w:t>
      </w:r>
      <w:r w:rsidRPr="00161E3D">
        <w:rPr>
          <w:szCs w:val="20"/>
          <w:lang w:eastAsia="x-none"/>
        </w:rPr>
        <w:t>;</w:t>
      </w:r>
    </w:p>
    <w:p w14:paraId="6F9F473D" w14:textId="77777777" w:rsidR="00161E3D" w:rsidRPr="00161E3D" w:rsidRDefault="00161E3D" w:rsidP="00161E3D">
      <w:pPr>
        <w:spacing w:after="240"/>
        <w:ind w:left="1440" w:hanging="720"/>
        <w:rPr>
          <w:szCs w:val="20"/>
          <w:lang w:eastAsia="x-none"/>
        </w:rPr>
      </w:pPr>
      <w:r w:rsidRPr="00161E3D">
        <w:rPr>
          <w:szCs w:val="20"/>
          <w:lang w:val="x-none" w:eastAsia="x-none"/>
        </w:rPr>
        <w:t>(</w:t>
      </w:r>
      <w:r w:rsidRPr="00161E3D">
        <w:rPr>
          <w:szCs w:val="20"/>
          <w:lang w:eastAsia="x-none"/>
        </w:rPr>
        <w:t>c</w:t>
      </w:r>
      <w:r w:rsidRPr="00161E3D">
        <w:rPr>
          <w:szCs w:val="20"/>
          <w:lang w:val="x-none" w:eastAsia="x-none"/>
        </w:rPr>
        <w:t>)</w:t>
      </w:r>
      <w:r w:rsidRPr="00161E3D">
        <w:rPr>
          <w:szCs w:val="20"/>
          <w:lang w:val="x-none" w:eastAsia="x-none"/>
        </w:rPr>
        <w:tab/>
        <w:t>With any single generating unit unavailable, followed by Manual System Adjustments, followed by a common tower outage</w:t>
      </w:r>
      <w:r w:rsidRPr="00161E3D">
        <w:rPr>
          <w:szCs w:val="20"/>
          <w:lang w:eastAsia="x-none"/>
        </w:rPr>
        <w:t xml:space="preserve"> or outage of a DC Tie Resource or DC Tie Load with or without a single line-to-ground fault</w:t>
      </w:r>
      <w:r w:rsidRPr="00161E3D">
        <w:rPr>
          <w:szCs w:val="20"/>
          <w:lang w:val="x-none" w:eastAsia="x-none"/>
        </w:rPr>
        <w:t>, all Facilities shall be within their applicable Ratings, the ERCOT System shall remain stable with no cascading or uncontrolled Islanding, and there shall be no non-consequential Load loss</w:t>
      </w:r>
      <w:r w:rsidRPr="00161E3D">
        <w:rPr>
          <w:szCs w:val="20"/>
          <w:lang w:eastAsia="x-none"/>
        </w:rPr>
        <w:t>;</w:t>
      </w:r>
    </w:p>
    <w:p w14:paraId="4C7CF056" w14:textId="77777777" w:rsidR="00161E3D" w:rsidRPr="00161E3D" w:rsidRDefault="00161E3D" w:rsidP="00161E3D">
      <w:pPr>
        <w:spacing w:after="240"/>
        <w:ind w:left="1440" w:hanging="720"/>
        <w:rPr>
          <w:szCs w:val="20"/>
          <w:lang w:eastAsia="x-none"/>
        </w:rPr>
      </w:pPr>
      <w:r w:rsidRPr="00161E3D">
        <w:rPr>
          <w:szCs w:val="20"/>
          <w:lang w:eastAsia="x-none"/>
        </w:rPr>
        <w:t>(d)</w:t>
      </w:r>
      <w:r w:rsidRPr="00161E3D">
        <w:rPr>
          <w:szCs w:val="20"/>
          <w:lang w:eastAsia="x-none"/>
        </w:rPr>
        <w:tab/>
      </w:r>
      <w:r w:rsidRPr="00161E3D">
        <w:rPr>
          <w:szCs w:val="20"/>
          <w:lang w:val="x-none" w:eastAsia="x-none"/>
        </w:rPr>
        <w:t>With any single transformer</w:t>
      </w:r>
      <w:r w:rsidRPr="00161E3D">
        <w:rPr>
          <w:szCs w:val="20"/>
          <w:lang w:eastAsia="x-none"/>
        </w:rPr>
        <w:t xml:space="preserve">, with the high voltage winding operated at 300 kV or above and low voltage winding operated at 100 kV or above </w:t>
      </w:r>
      <w:r w:rsidRPr="00161E3D">
        <w:rPr>
          <w:szCs w:val="20"/>
          <w:lang w:val="x-none" w:eastAsia="x-none"/>
        </w:rPr>
        <w:t>unavailable, followed by Manual System Adjustments, followed by a common tower outage, or the contingency loss of a single generating unit, transmission circuit, transformer, shunt device, FACTS device</w:t>
      </w:r>
      <w:r w:rsidRPr="00161E3D">
        <w:rPr>
          <w:szCs w:val="20"/>
          <w:lang w:eastAsia="x-none"/>
        </w:rPr>
        <w:t>, or DC Tie Resource or DC Tie Load with or without a single line-to-ground fault</w:t>
      </w:r>
      <w:r w:rsidRPr="00161E3D">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161E3D">
        <w:rPr>
          <w:szCs w:val="20"/>
          <w:lang w:eastAsia="x-none"/>
        </w:rPr>
        <w:t>;</w:t>
      </w:r>
      <w:del w:id="2" w:author="ERCOT" w:date="2024-11-11T16:20:00Z">
        <w:r w:rsidRPr="00161E3D" w:rsidDel="00161E3D">
          <w:rPr>
            <w:szCs w:val="20"/>
            <w:lang w:eastAsia="x-none"/>
          </w:rPr>
          <w:delText xml:space="preserve"> and</w:delText>
        </w:r>
      </w:del>
    </w:p>
    <w:p w14:paraId="219A8679" w14:textId="697F56D6" w:rsidR="00161E3D" w:rsidRDefault="00161E3D" w:rsidP="00161E3D">
      <w:pPr>
        <w:spacing w:after="240"/>
        <w:ind w:left="1440" w:hanging="720"/>
        <w:rPr>
          <w:szCs w:val="20"/>
          <w:lang w:val="x-none" w:eastAsia="x-none"/>
        </w:rPr>
      </w:pPr>
      <w:r w:rsidRPr="00161E3D">
        <w:rPr>
          <w:szCs w:val="20"/>
          <w:lang w:eastAsia="x-none"/>
        </w:rPr>
        <w:t>(e)</w:t>
      </w:r>
      <w:r w:rsidRPr="00161E3D">
        <w:rPr>
          <w:szCs w:val="20"/>
          <w:lang w:eastAsia="x-none"/>
        </w:rPr>
        <w:tab/>
      </w:r>
      <w:r w:rsidRPr="00161E3D">
        <w:rPr>
          <w:szCs w:val="20"/>
          <w:lang w:val="x-none" w:eastAsia="x-none"/>
        </w:rPr>
        <w:t>With any single DC Tie Resource or DC Tie Load unavailable, followed by Manual System Adjustments, followed by a common tower outage, 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ins w:id="3" w:author="ERCOT" w:date="2024-11-11T16:20:00Z">
        <w:r>
          <w:rPr>
            <w:szCs w:val="20"/>
            <w:lang w:val="x-none" w:eastAsia="x-none"/>
          </w:rPr>
          <w:t>; and</w:t>
        </w:r>
      </w:ins>
      <w:del w:id="4" w:author="ERCOT" w:date="2024-11-11T16:20:00Z">
        <w:r w:rsidRPr="00161E3D" w:rsidDel="00161E3D">
          <w:rPr>
            <w:szCs w:val="20"/>
            <w:lang w:val="x-none" w:eastAsia="x-none"/>
          </w:rPr>
          <w:delText>.</w:delText>
        </w:r>
      </w:del>
    </w:p>
    <w:p w14:paraId="200AF983" w14:textId="68EB9BD0" w:rsidR="00161E3D" w:rsidRPr="00161E3D" w:rsidRDefault="00161E3D" w:rsidP="00161E3D">
      <w:pPr>
        <w:pStyle w:val="List"/>
        <w:ind w:left="1440"/>
      </w:pPr>
      <w:ins w:id="5" w:author="ERCOT" w:date="2024-07-26T10:36:00Z">
        <w:r>
          <w:t>(f)</w:t>
        </w:r>
        <w:r>
          <w:tab/>
        </w:r>
        <w:r w:rsidRPr="00737BB9">
          <w:t xml:space="preserve">For any contingency event described in this Section 4.1.1.2 and for all </w:t>
        </w:r>
      </w:ins>
      <w:ins w:id="6" w:author="ERCOT" w:date="2024-07-26T10:39:00Z">
        <w:r>
          <w:t xml:space="preserve">category </w:t>
        </w:r>
      </w:ins>
      <w:ins w:id="7" w:author="ERCOT" w:date="2024-07-26T10:36:00Z">
        <w:r w:rsidRPr="00737BB9">
          <w:t xml:space="preserve">P1, P2, P3, P4, P5, P6, or P7 events described in the NERC </w:t>
        </w:r>
      </w:ins>
      <w:ins w:id="8" w:author="ERCOT" w:date="2024-07-26T10:40:00Z">
        <w:r>
          <w:t>Reliability Standard addressing T</w:t>
        </w:r>
      </w:ins>
      <w:ins w:id="9" w:author="ERCOT" w:date="2024-07-26T10:36:00Z">
        <w:r w:rsidRPr="00737BB9">
          <w:t xml:space="preserve">ransmission </w:t>
        </w:r>
      </w:ins>
      <w:ins w:id="10" w:author="ERCOT" w:date="2024-07-26T10:40:00Z">
        <w:r>
          <w:t>P</w:t>
        </w:r>
      </w:ins>
      <w:ins w:id="11" w:author="ERCOT" w:date="2024-07-26T10:36:00Z">
        <w:r w:rsidRPr="00737BB9">
          <w:t xml:space="preserve">lanning </w:t>
        </w:r>
      </w:ins>
      <w:ins w:id="12" w:author="ERCOT" w:date="2024-07-26T10:40:00Z">
        <w:r>
          <w:t>Performance Requirements</w:t>
        </w:r>
      </w:ins>
      <w:ins w:id="13" w:author="ERCOT" w:date="2024-07-26T10:36:00Z">
        <w:r w:rsidRPr="00737BB9">
          <w:t>, the total Load loss shall be less than 1</w:t>
        </w:r>
        <w:r>
          <w:t>,</w:t>
        </w:r>
        <w:r w:rsidRPr="00737BB9">
          <w:t xml:space="preserve">000 MW. </w:t>
        </w:r>
        <w:r>
          <w:t xml:space="preserve"> </w:t>
        </w:r>
        <w:r w:rsidRPr="00737BB9">
          <w:t xml:space="preserve">Calculation of total Load loss shall include both consequential Load loss and all Load reducing consumption or disconnecting from the ERCOT System </w:t>
        </w:r>
        <w:proofErr w:type="gramStart"/>
        <w:r w:rsidRPr="00737BB9">
          <w:t>as a consequence of</w:t>
        </w:r>
        <w:proofErr w:type="gramEnd"/>
        <w:r w:rsidRPr="00737BB9">
          <w:t xml:space="preserve"> the resulting voltage excursion</w:t>
        </w:r>
        <w:r>
          <w:t>.</w:t>
        </w:r>
      </w:ins>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161E3D" w:rsidRPr="00161E3D" w14:paraId="1E9DD9A5" w14:textId="77777777" w:rsidTr="004A6F5A">
        <w:trPr>
          <w:cantSplit/>
          <w:trHeight w:val="1070"/>
          <w:tblHeader/>
        </w:trPr>
        <w:tc>
          <w:tcPr>
            <w:tcW w:w="2700" w:type="dxa"/>
            <w:gridSpan w:val="2"/>
            <w:shd w:val="clear" w:color="auto" w:fill="BFBFBF"/>
            <w:vAlign w:val="center"/>
          </w:tcPr>
          <w:p w14:paraId="4025A334" w14:textId="77777777" w:rsidR="00161E3D" w:rsidRPr="00161E3D" w:rsidRDefault="00161E3D" w:rsidP="00161E3D">
            <w:pPr>
              <w:spacing w:after="120"/>
              <w:jc w:val="center"/>
              <w:rPr>
                <w:b/>
                <w:iCs/>
              </w:rPr>
            </w:pPr>
            <w:r w:rsidRPr="00161E3D">
              <w:rPr>
                <w:b/>
                <w:iCs/>
              </w:rPr>
              <w:lastRenderedPageBreak/>
              <w:t>Initial Condition</w:t>
            </w:r>
          </w:p>
        </w:tc>
        <w:tc>
          <w:tcPr>
            <w:tcW w:w="2970" w:type="dxa"/>
            <w:shd w:val="clear" w:color="auto" w:fill="BFBFBF"/>
            <w:vAlign w:val="center"/>
          </w:tcPr>
          <w:p w14:paraId="7EF2D429" w14:textId="77777777" w:rsidR="00161E3D" w:rsidRPr="00161E3D" w:rsidRDefault="00161E3D" w:rsidP="00161E3D">
            <w:pPr>
              <w:jc w:val="center"/>
              <w:rPr>
                <w:b/>
                <w:iCs/>
              </w:rPr>
            </w:pPr>
            <w:r w:rsidRPr="00161E3D">
              <w:rPr>
                <w:b/>
                <w:iCs/>
              </w:rPr>
              <w:t>Event</w:t>
            </w:r>
          </w:p>
        </w:tc>
        <w:tc>
          <w:tcPr>
            <w:tcW w:w="2250" w:type="dxa"/>
            <w:shd w:val="clear" w:color="auto" w:fill="BFBFBF"/>
          </w:tcPr>
          <w:p w14:paraId="44C213AB" w14:textId="77777777" w:rsidR="00161E3D" w:rsidRPr="00161E3D" w:rsidRDefault="00161E3D" w:rsidP="00161E3D">
            <w:pPr>
              <w:jc w:val="center"/>
              <w:rPr>
                <w:b/>
                <w:iCs/>
              </w:rPr>
            </w:pPr>
            <w:r w:rsidRPr="00161E3D">
              <w:rPr>
                <w:b/>
                <w:iCs/>
              </w:rPr>
              <w:t>Facilities within Applicable Ratings and System Stable with No Cascading or Uncontrolled Outages</w:t>
            </w:r>
          </w:p>
        </w:tc>
        <w:tc>
          <w:tcPr>
            <w:tcW w:w="1710" w:type="dxa"/>
            <w:shd w:val="clear" w:color="auto" w:fill="BFBFBF"/>
            <w:vAlign w:val="center"/>
          </w:tcPr>
          <w:p w14:paraId="64795AD0" w14:textId="77777777" w:rsidR="00161E3D" w:rsidRPr="00161E3D" w:rsidRDefault="00161E3D" w:rsidP="00161E3D">
            <w:pPr>
              <w:jc w:val="center"/>
              <w:rPr>
                <w:b/>
                <w:iCs/>
              </w:rPr>
            </w:pPr>
            <w:r w:rsidRPr="00161E3D">
              <w:rPr>
                <w:b/>
                <w:iCs/>
              </w:rPr>
              <w:t>Non-consequential Load Loss Allowed</w:t>
            </w:r>
          </w:p>
        </w:tc>
      </w:tr>
      <w:tr w:rsidR="00161E3D" w:rsidRPr="00161E3D" w14:paraId="62CBA7E4" w14:textId="77777777" w:rsidTr="004A6F5A">
        <w:trPr>
          <w:cantSplit/>
          <w:trHeight w:val="476"/>
        </w:trPr>
        <w:tc>
          <w:tcPr>
            <w:tcW w:w="330" w:type="dxa"/>
          </w:tcPr>
          <w:p w14:paraId="28B360FD" w14:textId="77777777" w:rsidR="00161E3D" w:rsidRPr="00161E3D" w:rsidRDefault="00161E3D" w:rsidP="00161E3D">
            <w:pPr>
              <w:spacing w:after="60"/>
              <w:rPr>
                <w:iCs/>
              </w:rPr>
            </w:pPr>
            <w:r w:rsidRPr="00161E3D">
              <w:rPr>
                <w:iCs/>
              </w:rPr>
              <w:t>1</w:t>
            </w:r>
          </w:p>
        </w:tc>
        <w:tc>
          <w:tcPr>
            <w:tcW w:w="2370" w:type="dxa"/>
            <w:shd w:val="clear" w:color="auto" w:fill="auto"/>
          </w:tcPr>
          <w:p w14:paraId="049C9FC8" w14:textId="77777777" w:rsidR="00161E3D" w:rsidRPr="00161E3D" w:rsidRDefault="00161E3D" w:rsidP="00161E3D">
            <w:pPr>
              <w:spacing w:after="60"/>
              <w:rPr>
                <w:iCs/>
              </w:rPr>
            </w:pPr>
            <w:r w:rsidRPr="00161E3D">
              <w:rPr>
                <w:iCs/>
              </w:rPr>
              <w:t>Normal System</w:t>
            </w:r>
          </w:p>
        </w:tc>
        <w:tc>
          <w:tcPr>
            <w:tcW w:w="2970" w:type="dxa"/>
            <w:shd w:val="clear" w:color="auto" w:fill="auto"/>
          </w:tcPr>
          <w:p w14:paraId="07AA7548" w14:textId="77777777" w:rsidR="00161E3D" w:rsidRPr="00161E3D" w:rsidRDefault="00161E3D" w:rsidP="00161E3D">
            <w:pPr>
              <w:spacing w:after="60"/>
              <w:rPr>
                <w:iCs/>
              </w:rPr>
            </w:pPr>
            <w:r w:rsidRPr="00161E3D">
              <w:rPr>
                <w:iCs/>
              </w:rPr>
              <w:t>Common tower outage, DC Tie Resource outage, or DC Tie Load outage</w:t>
            </w:r>
          </w:p>
        </w:tc>
        <w:tc>
          <w:tcPr>
            <w:tcW w:w="2250" w:type="dxa"/>
            <w:shd w:val="clear" w:color="auto" w:fill="auto"/>
          </w:tcPr>
          <w:p w14:paraId="3161F26B" w14:textId="77777777" w:rsidR="00161E3D" w:rsidRPr="00161E3D" w:rsidRDefault="00161E3D" w:rsidP="00161E3D">
            <w:pPr>
              <w:spacing w:after="60"/>
              <w:rPr>
                <w:iCs/>
              </w:rPr>
            </w:pPr>
            <w:r w:rsidRPr="00161E3D">
              <w:rPr>
                <w:iCs/>
              </w:rPr>
              <w:t>Yes</w:t>
            </w:r>
          </w:p>
        </w:tc>
        <w:tc>
          <w:tcPr>
            <w:tcW w:w="1710" w:type="dxa"/>
            <w:shd w:val="clear" w:color="auto" w:fill="auto"/>
          </w:tcPr>
          <w:p w14:paraId="159DD39B" w14:textId="77777777" w:rsidR="00161E3D" w:rsidRPr="00161E3D" w:rsidRDefault="00161E3D" w:rsidP="00161E3D">
            <w:pPr>
              <w:spacing w:after="60"/>
              <w:rPr>
                <w:iCs/>
              </w:rPr>
            </w:pPr>
            <w:r w:rsidRPr="00161E3D">
              <w:rPr>
                <w:iCs/>
              </w:rPr>
              <w:t>No</w:t>
            </w:r>
          </w:p>
        </w:tc>
      </w:tr>
      <w:tr w:rsidR="00161E3D" w:rsidRPr="00161E3D" w14:paraId="3AF6B127" w14:textId="77777777" w:rsidTr="004A6F5A">
        <w:trPr>
          <w:cantSplit/>
        </w:trPr>
        <w:tc>
          <w:tcPr>
            <w:tcW w:w="330" w:type="dxa"/>
          </w:tcPr>
          <w:p w14:paraId="39F4B3B7" w14:textId="77777777" w:rsidR="00161E3D" w:rsidRPr="00161E3D" w:rsidRDefault="00161E3D" w:rsidP="00161E3D">
            <w:pPr>
              <w:spacing w:after="60"/>
              <w:rPr>
                <w:iCs/>
              </w:rPr>
            </w:pPr>
            <w:r w:rsidRPr="00161E3D">
              <w:rPr>
                <w:iCs/>
              </w:rPr>
              <w:t>2</w:t>
            </w:r>
          </w:p>
        </w:tc>
        <w:tc>
          <w:tcPr>
            <w:tcW w:w="2370" w:type="dxa"/>
            <w:shd w:val="clear" w:color="auto" w:fill="auto"/>
          </w:tcPr>
          <w:p w14:paraId="7B9F3DCE" w14:textId="77777777" w:rsidR="00161E3D" w:rsidRPr="00161E3D" w:rsidRDefault="00161E3D" w:rsidP="00161E3D">
            <w:pPr>
              <w:spacing w:after="60"/>
              <w:rPr>
                <w:iCs/>
              </w:rPr>
            </w:pPr>
            <w:r w:rsidRPr="00161E3D">
              <w:rPr>
                <w:iCs/>
              </w:rPr>
              <w:t>Unavailability of a generating unit, followed by Manual System Adjustments</w:t>
            </w:r>
          </w:p>
        </w:tc>
        <w:tc>
          <w:tcPr>
            <w:tcW w:w="2970" w:type="dxa"/>
            <w:shd w:val="clear" w:color="auto" w:fill="auto"/>
          </w:tcPr>
          <w:p w14:paraId="27130F3C" w14:textId="77777777" w:rsidR="00161E3D" w:rsidRPr="00161E3D" w:rsidRDefault="00161E3D" w:rsidP="00161E3D">
            <w:pPr>
              <w:spacing w:after="120"/>
            </w:pPr>
            <w:r w:rsidRPr="00161E3D">
              <w:t>Common tower outage, DC Tie Resource outage, or DC Tie Load outage</w:t>
            </w:r>
          </w:p>
        </w:tc>
        <w:tc>
          <w:tcPr>
            <w:tcW w:w="2250" w:type="dxa"/>
            <w:shd w:val="clear" w:color="auto" w:fill="auto"/>
          </w:tcPr>
          <w:p w14:paraId="213C2CF7" w14:textId="77777777" w:rsidR="00161E3D" w:rsidRPr="00161E3D" w:rsidRDefault="00161E3D" w:rsidP="00161E3D">
            <w:pPr>
              <w:spacing w:after="60"/>
              <w:rPr>
                <w:iCs/>
              </w:rPr>
            </w:pPr>
            <w:r w:rsidRPr="00161E3D">
              <w:rPr>
                <w:iCs/>
              </w:rPr>
              <w:t>Yes</w:t>
            </w:r>
          </w:p>
        </w:tc>
        <w:tc>
          <w:tcPr>
            <w:tcW w:w="1710" w:type="dxa"/>
            <w:shd w:val="clear" w:color="auto" w:fill="auto"/>
          </w:tcPr>
          <w:p w14:paraId="1C95D41A" w14:textId="77777777" w:rsidR="00161E3D" w:rsidRPr="00161E3D" w:rsidRDefault="00161E3D" w:rsidP="00161E3D">
            <w:pPr>
              <w:spacing w:after="60"/>
              <w:rPr>
                <w:iCs/>
              </w:rPr>
            </w:pPr>
            <w:r w:rsidRPr="00161E3D">
              <w:rPr>
                <w:iCs/>
              </w:rPr>
              <w:t>No</w:t>
            </w:r>
          </w:p>
        </w:tc>
      </w:tr>
      <w:tr w:rsidR="00161E3D" w:rsidRPr="00161E3D" w14:paraId="31B3236C" w14:textId="77777777" w:rsidTr="004A6F5A">
        <w:trPr>
          <w:cantSplit/>
        </w:trPr>
        <w:tc>
          <w:tcPr>
            <w:tcW w:w="330" w:type="dxa"/>
          </w:tcPr>
          <w:p w14:paraId="24F6F87D" w14:textId="77777777" w:rsidR="00161E3D" w:rsidRPr="00161E3D" w:rsidRDefault="00161E3D" w:rsidP="00161E3D">
            <w:pPr>
              <w:spacing w:after="60"/>
              <w:rPr>
                <w:iCs/>
              </w:rPr>
            </w:pPr>
            <w:r w:rsidRPr="00161E3D">
              <w:rPr>
                <w:iCs/>
              </w:rPr>
              <w:t>3</w:t>
            </w:r>
          </w:p>
        </w:tc>
        <w:tc>
          <w:tcPr>
            <w:tcW w:w="2370" w:type="dxa"/>
            <w:shd w:val="clear" w:color="auto" w:fill="auto"/>
          </w:tcPr>
          <w:p w14:paraId="31A7ACA7" w14:textId="77777777" w:rsidR="00161E3D" w:rsidRPr="00161E3D" w:rsidRDefault="00161E3D" w:rsidP="00161E3D">
            <w:pPr>
              <w:spacing w:after="60"/>
              <w:rPr>
                <w:iCs/>
              </w:rPr>
            </w:pPr>
            <w:r w:rsidRPr="00161E3D">
              <w:rPr>
                <w:iCs/>
                <w:lang w:val="x-none" w:eastAsia="x-none"/>
              </w:rPr>
              <w:t xml:space="preserve">Unavailability </w:t>
            </w:r>
            <w:r w:rsidRPr="00161E3D">
              <w:rPr>
                <w:iCs/>
                <w:lang w:eastAsia="x-none"/>
              </w:rPr>
              <w:t xml:space="preserve">of a transformer with the high voltage winding operated at 300 kV or above and low voltage winding operated at 100 kV or above, </w:t>
            </w:r>
            <w:r w:rsidRPr="00161E3D">
              <w:rPr>
                <w:iCs/>
                <w:lang w:val="x-none" w:eastAsia="x-none"/>
              </w:rPr>
              <w:t>followed by Manual System Adjustments</w:t>
            </w:r>
          </w:p>
        </w:tc>
        <w:tc>
          <w:tcPr>
            <w:tcW w:w="2970" w:type="dxa"/>
            <w:shd w:val="clear" w:color="auto" w:fill="auto"/>
          </w:tcPr>
          <w:p w14:paraId="089742F6" w14:textId="77777777" w:rsidR="00161E3D" w:rsidRPr="00161E3D" w:rsidRDefault="00161E3D" w:rsidP="00161E3D">
            <w:pPr>
              <w:spacing w:after="120"/>
            </w:pPr>
            <w:r w:rsidRPr="00161E3D">
              <w:t>Common tower outage; or</w:t>
            </w:r>
          </w:p>
          <w:p w14:paraId="2DF08500" w14:textId="77777777" w:rsidR="00161E3D" w:rsidRPr="00161E3D" w:rsidRDefault="00161E3D" w:rsidP="00161E3D">
            <w:pPr>
              <w:spacing w:after="120"/>
            </w:pPr>
            <w:r w:rsidRPr="00161E3D">
              <w:t>Contingency loss of one of the following:</w:t>
            </w:r>
          </w:p>
          <w:p w14:paraId="7F2B1C39" w14:textId="77777777" w:rsidR="00161E3D" w:rsidRPr="00161E3D" w:rsidRDefault="00161E3D" w:rsidP="00161E3D">
            <w:pPr>
              <w:spacing w:after="120"/>
            </w:pPr>
            <w:r w:rsidRPr="00161E3D">
              <w:t>1.  Generating unit;</w:t>
            </w:r>
          </w:p>
          <w:p w14:paraId="33E6C4FF" w14:textId="77777777" w:rsidR="00161E3D" w:rsidRPr="00161E3D" w:rsidRDefault="00161E3D" w:rsidP="00161E3D">
            <w:pPr>
              <w:spacing w:after="120"/>
            </w:pPr>
            <w:r w:rsidRPr="00161E3D">
              <w:t>2.  Transmission circuit;</w:t>
            </w:r>
          </w:p>
          <w:p w14:paraId="37204214" w14:textId="77777777" w:rsidR="00161E3D" w:rsidRPr="00161E3D" w:rsidRDefault="00161E3D" w:rsidP="00161E3D">
            <w:pPr>
              <w:spacing w:after="120"/>
            </w:pPr>
            <w:r w:rsidRPr="00161E3D">
              <w:t>3.  Transformer;</w:t>
            </w:r>
          </w:p>
          <w:p w14:paraId="6B93D221" w14:textId="77777777" w:rsidR="00161E3D" w:rsidRPr="00161E3D" w:rsidRDefault="00161E3D" w:rsidP="00161E3D">
            <w:pPr>
              <w:spacing w:after="120"/>
            </w:pPr>
            <w:r w:rsidRPr="00161E3D">
              <w:t xml:space="preserve">4.  Shunt device; </w:t>
            </w:r>
          </w:p>
          <w:p w14:paraId="20F1262A" w14:textId="77777777" w:rsidR="00161E3D" w:rsidRPr="00161E3D" w:rsidRDefault="00161E3D" w:rsidP="00161E3D">
            <w:pPr>
              <w:spacing w:after="120"/>
            </w:pPr>
            <w:r w:rsidRPr="00161E3D">
              <w:t>5.  FACTS device; or</w:t>
            </w:r>
          </w:p>
          <w:p w14:paraId="5E51DB91" w14:textId="77777777" w:rsidR="00161E3D" w:rsidRPr="00161E3D" w:rsidRDefault="00161E3D" w:rsidP="00161E3D">
            <w:pPr>
              <w:spacing w:after="120"/>
            </w:pPr>
            <w:r w:rsidRPr="00161E3D">
              <w:t>6.  DC Tie Resource or DC Tie Load</w:t>
            </w:r>
          </w:p>
        </w:tc>
        <w:tc>
          <w:tcPr>
            <w:tcW w:w="2250" w:type="dxa"/>
            <w:shd w:val="clear" w:color="auto" w:fill="auto"/>
          </w:tcPr>
          <w:p w14:paraId="0561405E" w14:textId="77777777" w:rsidR="00161E3D" w:rsidRPr="00161E3D" w:rsidRDefault="00161E3D" w:rsidP="00161E3D">
            <w:pPr>
              <w:spacing w:after="60"/>
              <w:rPr>
                <w:iCs/>
              </w:rPr>
            </w:pPr>
            <w:r w:rsidRPr="00161E3D">
              <w:rPr>
                <w:iCs/>
                <w:lang w:val="x-none" w:eastAsia="x-none"/>
              </w:rPr>
              <w:t>Yes</w:t>
            </w:r>
          </w:p>
        </w:tc>
        <w:tc>
          <w:tcPr>
            <w:tcW w:w="1710" w:type="dxa"/>
            <w:shd w:val="clear" w:color="auto" w:fill="auto"/>
          </w:tcPr>
          <w:p w14:paraId="7EEEFED5" w14:textId="77777777" w:rsidR="00161E3D" w:rsidRPr="00161E3D" w:rsidRDefault="00161E3D" w:rsidP="00161E3D">
            <w:pPr>
              <w:spacing w:after="60"/>
              <w:rPr>
                <w:iCs/>
              </w:rPr>
            </w:pPr>
            <w:r w:rsidRPr="00161E3D">
              <w:rPr>
                <w:iCs/>
                <w:lang w:val="x-none" w:eastAsia="x-none"/>
              </w:rPr>
              <w:t>No</w:t>
            </w:r>
          </w:p>
        </w:tc>
      </w:tr>
      <w:tr w:rsidR="00161E3D" w:rsidRPr="00161E3D" w14:paraId="619DECD9" w14:textId="77777777" w:rsidTr="004A6F5A">
        <w:trPr>
          <w:cantSplit/>
        </w:trPr>
        <w:tc>
          <w:tcPr>
            <w:tcW w:w="330" w:type="dxa"/>
          </w:tcPr>
          <w:p w14:paraId="4062AB65" w14:textId="77777777" w:rsidR="00161E3D" w:rsidRPr="00161E3D" w:rsidRDefault="00161E3D" w:rsidP="00161E3D">
            <w:pPr>
              <w:spacing w:after="60"/>
              <w:rPr>
                <w:iCs/>
              </w:rPr>
            </w:pPr>
            <w:r w:rsidRPr="00161E3D">
              <w:rPr>
                <w:iCs/>
              </w:rPr>
              <w:t>4</w:t>
            </w:r>
          </w:p>
        </w:tc>
        <w:tc>
          <w:tcPr>
            <w:tcW w:w="2370" w:type="dxa"/>
            <w:shd w:val="clear" w:color="auto" w:fill="auto"/>
          </w:tcPr>
          <w:p w14:paraId="24560E45" w14:textId="77777777" w:rsidR="00161E3D" w:rsidRPr="00161E3D" w:rsidRDefault="00161E3D" w:rsidP="00161E3D">
            <w:pPr>
              <w:spacing w:after="60"/>
              <w:rPr>
                <w:iCs/>
                <w:lang w:eastAsia="x-none"/>
              </w:rPr>
            </w:pPr>
            <w:r w:rsidRPr="00161E3D">
              <w:rPr>
                <w:iCs/>
                <w:lang w:eastAsia="x-none"/>
              </w:rPr>
              <w:t>Unavailability of a DC Tie Resource or DC Tie Load, followed by Manual System Adjustments</w:t>
            </w:r>
          </w:p>
        </w:tc>
        <w:tc>
          <w:tcPr>
            <w:tcW w:w="2970" w:type="dxa"/>
            <w:shd w:val="clear" w:color="auto" w:fill="auto"/>
          </w:tcPr>
          <w:p w14:paraId="146E38F9" w14:textId="77777777" w:rsidR="00161E3D" w:rsidRPr="00161E3D" w:rsidRDefault="00161E3D" w:rsidP="00161E3D">
            <w:pPr>
              <w:spacing w:after="120"/>
              <w:rPr>
                <w:lang w:val="x-none" w:eastAsia="x-none"/>
              </w:rPr>
            </w:pPr>
            <w:r w:rsidRPr="00161E3D">
              <w:rPr>
                <w:lang w:val="x-none" w:eastAsia="x-none"/>
              </w:rPr>
              <w:t>Common tower outage; or</w:t>
            </w:r>
          </w:p>
          <w:p w14:paraId="638C5C01" w14:textId="77777777" w:rsidR="00161E3D" w:rsidRPr="00161E3D" w:rsidRDefault="00161E3D" w:rsidP="00161E3D">
            <w:pPr>
              <w:spacing w:after="120"/>
              <w:rPr>
                <w:lang w:val="x-none" w:eastAsia="x-none"/>
              </w:rPr>
            </w:pPr>
            <w:r w:rsidRPr="00161E3D">
              <w:rPr>
                <w:lang w:val="x-none" w:eastAsia="x-none"/>
              </w:rPr>
              <w:t>Contingency loss of one of the following:</w:t>
            </w:r>
          </w:p>
          <w:p w14:paraId="1AB2915F" w14:textId="77777777" w:rsidR="00161E3D" w:rsidRPr="00161E3D" w:rsidRDefault="00161E3D" w:rsidP="00161E3D">
            <w:pPr>
              <w:spacing w:after="120"/>
              <w:rPr>
                <w:lang w:val="x-none" w:eastAsia="x-none"/>
              </w:rPr>
            </w:pPr>
            <w:r w:rsidRPr="00161E3D">
              <w:rPr>
                <w:lang w:val="x-none" w:eastAsia="x-none"/>
              </w:rPr>
              <w:t>1.  Generating unit;</w:t>
            </w:r>
          </w:p>
          <w:p w14:paraId="4F7F986B" w14:textId="77777777" w:rsidR="00161E3D" w:rsidRPr="00161E3D" w:rsidRDefault="00161E3D" w:rsidP="00161E3D">
            <w:pPr>
              <w:spacing w:after="120"/>
              <w:rPr>
                <w:lang w:val="x-none" w:eastAsia="x-none"/>
              </w:rPr>
            </w:pPr>
            <w:r w:rsidRPr="00161E3D">
              <w:rPr>
                <w:lang w:val="x-none" w:eastAsia="x-none"/>
              </w:rPr>
              <w:t>2.  Transmission circuit;</w:t>
            </w:r>
          </w:p>
          <w:p w14:paraId="6D070F78" w14:textId="77777777" w:rsidR="00161E3D" w:rsidRPr="00161E3D" w:rsidRDefault="00161E3D" w:rsidP="00161E3D">
            <w:pPr>
              <w:spacing w:after="120"/>
              <w:rPr>
                <w:lang w:val="x-none" w:eastAsia="x-none"/>
              </w:rPr>
            </w:pPr>
            <w:r w:rsidRPr="00161E3D">
              <w:rPr>
                <w:lang w:val="x-none" w:eastAsia="x-none"/>
              </w:rPr>
              <w:t>3.  Transformer;</w:t>
            </w:r>
          </w:p>
          <w:p w14:paraId="42E95D30" w14:textId="77777777" w:rsidR="00161E3D" w:rsidRPr="00161E3D" w:rsidRDefault="00161E3D" w:rsidP="00161E3D">
            <w:pPr>
              <w:spacing w:after="120"/>
              <w:rPr>
                <w:lang w:val="x-none" w:eastAsia="x-none"/>
              </w:rPr>
            </w:pPr>
            <w:r w:rsidRPr="00161E3D">
              <w:rPr>
                <w:lang w:val="x-none" w:eastAsia="x-none"/>
              </w:rPr>
              <w:t xml:space="preserve">4.  Shunt device; </w:t>
            </w:r>
          </w:p>
          <w:p w14:paraId="0DA8D82D" w14:textId="77777777" w:rsidR="00161E3D" w:rsidRPr="00161E3D" w:rsidRDefault="00161E3D" w:rsidP="00161E3D">
            <w:pPr>
              <w:spacing w:after="120"/>
              <w:rPr>
                <w:lang w:val="x-none" w:eastAsia="x-none"/>
              </w:rPr>
            </w:pPr>
            <w:r w:rsidRPr="00161E3D">
              <w:rPr>
                <w:lang w:val="x-none" w:eastAsia="x-none"/>
              </w:rPr>
              <w:t>5.  FACTS device; or</w:t>
            </w:r>
          </w:p>
          <w:p w14:paraId="2179F2BE" w14:textId="77777777" w:rsidR="00161E3D" w:rsidRPr="00161E3D" w:rsidRDefault="00161E3D" w:rsidP="00161E3D">
            <w:pPr>
              <w:spacing w:after="120"/>
            </w:pPr>
            <w:r w:rsidRPr="00161E3D">
              <w:rPr>
                <w:lang w:val="x-none" w:eastAsia="x-none"/>
              </w:rPr>
              <w:t>6.  DC Tie Resource or DC Tie Load</w:t>
            </w:r>
          </w:p>
        </w:tc>
        <w:tc>
          <w:tcPr>
            <w:tcW w:w="2250" w:type="dxa"/>
            <w:shd w:val="clear" w:color="auto" w:fill="auto"/>
          </w:tcPr>
          <w:p w14:paraId="5E6225EF" w14:textId="77777777" w:rsidR="00161E3D" w:rsidRPr="00161E3D" w:rsidRDefault="00161E3D" w:rsidP="00161E3D">
            <w:pPr>
              <w:spacing w:after="60"/>
              <w:rPr>
                <w:iCs/>
                <w:lang w:eastAsia="x-none"/>
              </w:rPr>
            </w:pPr>
            <w:r w:rsidRPr="00161E3D">
              <w:rPr>
                <w:iCs/>
                <w:lang w:eastAsia="x-none"/>
              </w:rPr>
              <w:t>Yes</w:t>
            </w:r>
          </w:p>
        </w:tc>
        <w:tc>
          <w:tcPr>
            <w:tcW w:w="1710" w:type="dxa"/>
            <w:shd w:val="clear" w:color="auto" w:fill="auto"/>
          </w:tcPr>
          <w:p w14:paraId="76562387" w14:textId="77777777" w:rsidR="00161E3D" w:rsidRPr="00161E3D" w:rsidRDefault="00161E3D" w:rsidP="00161E3D">
            <w:pPr>
              <w:spacing w:after="60"/>
              <w:rPr>
                <w:iCs/>
                <w:lang w:eastAsia="x-none"/>
              </w:rPr>
            </w:pPr>
            <w:r w:rsidRPr="00161E3D">
              <w:rPr>
                <w:iCs/>
                <w:lang w:eastAsia="x-none"/>
              </w:rPr>
              <w:t>No</w:t>
            </w:r>
          </w:p>
        </w:tc>
      </w:tr>
    </w:tbl>
    <w:p w14:paraId="029435F3" w14:textId="77777777" w:rsidR="00161E3D" w:rsidRPr="00161E3D" w:rsidRDefault="00161E3D" w:rsidP="00161E3D">
      <w:pPr>
        <w:spacing w:before="120" w:after="240"/>
        <w:ind w:left="720" w:hanging="720"/>
        <w:jc w:val="both"/>
        <w:rPr>
          <w:sz w:val="20"/>
          <w:szCs w:val="20"/>
          <w:lang w:val="x-none" w:eastAsia="x-none"/>
        </w:rPr>
      </w:pPr>
      <w:r w:rsidRPr="00161E3D">
        <w:rPr>
          <w:sz w:val="20"/>
          <w:szCs w:val="20"/>
          <w:lang w:val="x-none" w:eastAsia="x-none"/>
        </w:rPr>
        <w:t>Table 1: ERCOT-specific Reliability Performance Criteria</w:t>
      </w:r>
    </w:p>
    <w:p w14:paraId="0AE65B16" w14:textId="77777777" w:rsidR="00161E3D" w:rsidRPr="00161E3D" w:rsidRDefault="00161E3D" w:rsidP="00161E3D">
      <w:pPr>
        <w:spacing w:after="240"/>
        <w:ind w:left="720" w:hanging="720"/>
        <w:rPr>
          <w:iCs/>
          <w:szCs w:val="20"/>
          <w:lang w:val="x-none" w:eastAsia="x-none"/>
        </w:rPr>
      </w:pPr>
      <w:r w:rsidRPr="00161E3D">
        <w:rPr>
          <w:iCs/>
          <w:szCs w:val="20"/>
          <w:lang w:val="x-none" w:eastAsia="x-none"/>
        </w:rPr>
        <w:t>(2)</w:t>
      </w:r>
      <w:r w:rsidRPr="00161E3D">
        <w:rPr>
          <w:iCs/>
          <w:szCs w:val="20"/>
          <w:lang w:val="x-none" w:eastAsia="x-none"/>
        </w:rPr>
        <w:tab/>
        <w:t xml:space="preserve">ERCOT and the TSPs shall endeavor to resolve any performance deficiencies as appropriate.  If a Transmission Facility improvement is required to meet the criteria in this Section 4.1.1.2, but the improvement cannot be implemented in time to resolve the </w:t>
      </w:r>
      <w:r w:rsidRPr="00161E3D">
        <w:rPr>
          <w:iCs/>
          <w:szCs w:val="20"/>
          <w:lang w:val="x-none" w:eastAsia="x-none"/>
        </w:rPr>
        <w:lastRenderedPageBreak/>
        <w:t>performance deficiency, an interim solution may be used to resolve the deficiency until the improvement has been implemented.</w:t>
      </w:r>
    </w:p>
    <w:p w14:paraId="42410A20" w14:textId="77777777" w:rsidR="00161E3D" w:rsidRPr="00161E3D" w:rsidRDefault="00161E3D" w:rsidP="00161E3D">
      <w:pPr>
        <w:spacing w:after="240"/>
        <w:ind w:left="1440" w:hanging="720"/>
      </w:pPr>
      <w:r w:rsidRPr="00161E3D">
        <w:t>(a)</w:t>
      </w:r>
      <w:r w:rsidRPr="00161E3D">
        <w:tab/>
        <w:t>A Remedial Action Scheme (RAS) shall not be planned to resolve a planning criteria performance deficiency unless it is expected that system conditions will change such that the RAS will no longer be needed within the next five years.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61E3D" w:rsidRPr="00161E3D" w14:paraId="7305336D" w14:textId="77777777" w:rsidTr="004A6F5A">
        <w:tc>
          <w:tcPr>
            <w:tcW w:w="9445" w:type="dxa"/>
            <w:tcBorders>
              <w:top w:val="single" w:sz="4" w:space="0" w:color="auto"/>
              <w:left w:val="single" w:sz="4" w:space="0" w:color="auto"/>
              <w:bottom w:val="single" w:sz="4" w:space="0" w:color="auto"/>
              <w:right w:val="single" w:sz="4" w:space="0" w:color="auto"/>
            </w:tcBorders>
            <w:shd w:val="clear" w:color="auto" w:fill="D9D9D9"/>
          </w:tcPr>
          <w:p w14:paraId="542E41C2" w14:textId="77777777" w:rsidR="00161E3D" w:rsidRPr="00161E3D" w:rsidRDefault="00161E3D" w:rsidP="00161E3D">
            <w:pPr>
              <w:spacing w:before="120" w:after="240"/>
              <w:rPr>
                <w:b/>
                <w:i/>
              </w:rPr>
            </w:pPr>
            <w:r w:rsidRPr="00161E3D">
              <w:rPr>
                <w:b/>
                <w:i/>
              </w:rPr>
              <w:t>[PGRR113:  Replace item (a) above with the following upon system implementation of NPRR1198:]</w:t>
            </w:r>
          </w:p>
          <w:p w14:paraId="0D9D9FB9" w14:textId="77777777" w:rsidR="00161E3D" w:rsidRPr="00161E3D" w:rsidRDefault="00161E3D" w:rsidP="00161E3D">
            <w:pPr>
              <w:spacing w:after="240"/>
              <w:ind w:left="1440" w:hanging="720"/>
              <w:rPr>
                <w:b/>
                <w:i/>
              </w:rPr>
            </w:pPr>
            <w:r w:rsidRPr="00161E3D">
              <w:t>(a)</w:t>
            </w:r>
            <w:r w:rsidRPr="00161E3D">
              <w:tab/>
              <w:t>A Remedial Action Scheme (RAS) or Constraint Management Plan (CMP) shall not be planned to resolve a planning criteria performance deficiency unless it is expected that system conditions will change such that the RAS or CMP will no longer be needed within the next five years.</w:t>
            </w:r>
          </w:p>
        </w:tc>
      </w:tr>
    </w:tbl>
    <w:p w14:paraId="58F1A6CB" w14:textId="77777777" w:rsidR="00161E3D" w:rsidRPr="00BA2009" w:rsidRDefault="00161E3D" w:rsidP="00161E3D"/>
    <w:sectPr w:rsidR="00161E3D" w:rsidRPr="00BA2009">
      <w:headerReference w:type="default" r:id="rId29"/>
      <w:footerReference w:type="even" r:id="rId30"/>
      <w:footerReference w:type="default"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ERCOT Market Rules" w:date="2024-07-26T10:41:00Z" w:initials="CP">
    <w:p w14:paraId="14EA9095" w14:textId="51A86AAE" w:rsidR="00091E84" w:rsidRDefault="00091E84">
      <w:pPr>
        <w:pStyle w:val="CommentText"/>
      </w:pPr>
      <w:r>
        <w:rPr>
          <w:rStyle w:val="CommentReference"/>
        </w:rPr>
        <w:annotationRef/>
      </w:r>
      <w:r>
        <w:t>Please note PGRR115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EA909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4DFBDC" w16cex:dateUtc="2024-07-26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EA9095" w16cid:durableId="2A4DFB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D276" w14:textId="77777777" w:rsidR="00721CD9" w:rsidRDefault="00721CD9">
      <w:r>
        <w:separator/>
      </w:r>
    </w:p>
  </w:endnote>
  <w:endnote w:type="continuationSeparator" w:id="0">
    <w:p w14:paraId="7B3C9DFE" w14:textId="77777777" w:rsidR="00721CD9" w:rsidRDefault="00721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695C6891" w:rsidR="00D176CF" w:rsidRDefault="00161E3D">
    <w:pPr>
      <w:pStyle w:val="Footer"/>
      <w:tabs>
        <w:tab w:val="clear" w:pos="4320"/>
        <w:tab w:val="clear" w:pos="8640"/>
        <w:tab w:val="right" w:pos="9360"/>
      </w:tabs>
      <w:rPr>
        <w:rFonts w:ascii="Arial" w:hAnsi="Arial" w:cs="Arial"/>
        <w:sz w:val="18"/>
      </w:rPr>
    </w:pPr>
    <w:r>
      <w:rPr>
        <w:rFonts w:ascii="Arial" w:hAnsi="Arial" w:cs="Arial"/>
        <w:sz w:val="18"/>
      </w:rPr>
      <w:t>122</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E73FEE">
      <w:rPr>
        <w:rFonts w:ascii="Arial" w:hAnsi="Arial" w:cs="Arial"/>
        <w:sz w:val="18"/>
      </w:rPr>
      <w:t xml:space="preserve">-01 </w:t>
    </w:r>
    <w:r w:rsidR="00E73FEE" w:rsidRPr="00E73FEE">
      <w:rPr>
        <w:rFonts w:ascii="Arial" w:hAnsi="Arial" w:cs="Arial"/>
        <w:sz w:val="18"/>
      </w:rPr>
      <w:t>Reliability Performance Criteria for Loss of Load</w:t>
    </w:r>
    <w:r w:rsidR="00E73FEE">
      <w:rPr>
        <w:rFonts w:ascii="Arial" w:hAnsi="Arial" w:cs="Arial"/>
        <w:sz w:val="18"/>
      </w:rPr>
      <w:t xml:space="preserve"> </w:t>
    </w:r>
    <w:r>
      <w:rPr>
        <w:rFonts w:ascii="Arial" w:hAnsi="Arial" w:cs="Arial"/>
        <w:sz w:val="18"/>
      </w:rPr>
      <w:t>1111</w:t>
    </w:r>
    <w:r w:rsidR="00D61F38">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E31FC" w14:textId="77777777" w:rsidR="00721CD9" w:rsidRDefault="00721CD9">
      <w:r>
        <w:separator/>
      </w:r>
    </w:p>
  </w:footnote>
  <w:footnote w:type="continuationSeparator" w:id="0">
    <w:p w14:paraId="7CC64CDE" w14:textId="77777777" w:rsidR="00721CD9" w:rsidRDefault="00721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7777777"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6"/>
  </w:num>
  <w:num w:numId="6" w16cid:durableId="147064057">
    <w:abstractNumId w:val="6"/>
  </w:num>
  <w:num w:numId="7" w16cid:durableId="1755010341">
    <w:abstractNumId w:val="6"/>
  </w:num>
  <w:num w:numId="8" w16cid:durableId="1467819988">
    <w:abstractNumId w:val="6"/>
  </w:num>
  <w:num w:numId="9" w16cid:durableId="2243846">
    <w:abstractNumId w:val="6"/>
  </w:num>
  <w:num w:numId="10" w16cid:durableId="1707677871">
    <w:abstractNumId w:val="6"/>
  </w:num>
  <w:num w:numId="11" w16cid:durableId="1251043373">
    <w:abstractNumId w:val="6"/>
  </w:num>
  <w:num w:numId="12" w16cid:durableId="2116292320">
    <w:abstractNumId w:val="6"/>
  </w:num>
  <w:num w:numId="13" w16cid:durableId="1336956191">
    <w:abstractNumId w:val="6"/>
  </w:num>
  <w:num w:numId="14" w16cid:durableId="2090686666">
    <w:abstractNumId w:val="3"/>
  </w:num>
  <w:num w:numId="15" w16cid:durableId="437800973">
    <w:abstractNumId w:val="5"/>
  </w:num>
  <w:num w:numId="16" w16cid:durableId="700282402">
    <w:abstractNumId w:val="8"/>
  </w:num>
  <w:num w:numId="17" w16cid:durableId="1309476948">
    <w:abstractNumId w:val="9"/>
  </w:num>
  <w:num w:numId="18" w16cid:durableId="550963706">
    <w:abstractNumId w:val="4"/>
  </w:num>
  <w:num w:numId="19" w16cid:durableId="1284192548">
    <w:abstractNumId w:val="7"/>
  </w:num>
  <w:num w:numId="20" w16cid:durableId="856843399">
    <w:abstractNumId w:val="2"/>
  </w:num>
  <w:num w:numId="21" w16cid:durableId="173719512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0D34"/>
    <w:rsid w:val="00091E84"/>
    <w:rsid w:val="000D1AEB"/>
    <w:rsid w:val="000D3E64"/>
    <w:rsid w:val="000F13C5"/>
    <w:rsid w:val="00105A36"/>
    <w:rsid w:val="001313B4"/>
    <w:rsid w:val="0014546D"/>
    <w:rsid w:val="001500D9"/>
    <w:rsid w:val="00156DB7"/>
    <w:rsid w:val="00157228"/>
    <w:rsid w:val="00160C3C"/>
    <w:rsid w:val="00161E3D"/>
    <w:rsid w:val="0017783C"/>
    <w:rsid w:val="0019314C"/>
    <w:rsid w:val="001F38F0"/>
    <w:rsid w:val="00237430"/>
    <w:rsid w:val="00276A99"/>
    <w:rsid w:val="00286AD9"/>
    <w:rsid w:val="002966F3"/>
    <w:rsid w:val="002B69F3"/>
    <w:rsid w:val="002B763A"/>
    <w:rsid w:val="002D382A"/>
    <w:rsid w:val="002F1EDD"/>
    <w:rsid w:val="003013F2"/>
    <w:rsid w:val="0030232A"/>
    <w:rsid w:val="0030694A"/>
    <w:rsid w:val="003069F4"/>
    <w:rsid w:val="00342163"/>
    <w:rsid w:val="00360920"/>
    <w:rsid w:val="003628A7"/>
    <w:rsid w:val="00384709"/>
    <w:rsid w:val="00386C35"/>
    <w:rsid w:val="003A3D77"/>
    <w:rsid w:val="003B5AED"/>
    <w:rsid w:val="003C6B7B"/>
    <w:rsid w:val="004135BD"/>
    <w:rsid w:val="004302A4"/>
    <w:rsid w:val="004463BA"/>
    <w:rsid w:val="004822D4"/>
    <w:rsid w:val="0049290B"/>
    <w:rsid w:val="004A4451"/>
    <w:rsid w:val="004D3958"/>
    <w:rsid w:val="005008DF"/>
    <w:rsid w:val="005045D0"/>
    <w:rsid w:val="00534C6C"/>
    <w:rsid w:val="005841C0"/>
    <w:rsid w:val="0059260F"/>
    <w:rsid w:val="005E1113"/>
    <w:rsid w:val="005E5074"/>
    <w:rsid w:val="00612E4F"/>
    <w:rsid w:val="00615D5E"/>
    <w:rsid w:val="00622E99"/>
    <w:rsid w:val="00625E5D"/>
    <w:rsid w:val="0066370F"/>
    <w:rsid w:val="006A0784"/>
    <w:rsid w:val="006A697B"/>
    <w:rsid w:val="006B4DDE"/>
    <w:rsid w:val="006C798F"/>
    <w:rsid w:val="00721CD9"/>
    <w:rsid w:val="00731142"/>
    <w:rsid w:val="00737BB9"/>
    <w:rsid w:val="00743968"/>
    <w:rsid w:val="007717F2"/>
    <w:rsid w:val="00785415"/>
    <w:rsid w:val="00791CB9"/>
    <w:rsid w:val="00793130"/>
    <w:rsid w:val="007B3233"/>
    <w:rsid w:val="007B5A42"/>
    <w:rsid w:val="007C199B"/>
    <w:rsid w:val="007D3073"/>
    <w:rsid w:val="007D64B9"/>
    <w:rsid w:val="007D72D4"/>
    <w:rsid w:val="007E0452"/>
    <w:rsid w:val="008070C0"/>
    <w:rsid w:val="00811C12"/>
    <w:rsid w:val="00845373"/>
    <w:rsid w:val="00845778"/>
    <w:rsid w:val="00871D96"/>
    <w:rsid w:val="00887E28"/>
    <w:rsid w:val="008D5C3A"/>
    <w:rsid w:val="008E6DA2"/>
    <w:rsid w:val="00907B1E"/>
    <w:rsid w:val="00943AFD"/>
    <w:rsid w:val="00963A51"/>
    <w:rsid w:val="00983B6E"/>
    <w:rsid w:val="009936F8"/>
    <w:rsid w:val="009A3772"/>
    <w:rsid w:val="009D17F0"/>
    <w:rsid w:val="00A42796"/>
    <w:rsid w:val="00A5311D"/>
    <w:rsid w:val="00AA4F97"/>
    <w:rsid w:val="00AD3B58"/>
    <w:rsid w:val="00AF56C6"/>
    <w:rsid w:val="00B032E8"/>
    <w:rsid w:val="00B57F96"/>
    <w:rsid w:val="00B67892"/>
    <w:rsid w:val="00BA4D33"/>
    <w:rsid w:val="00BA5648"/>
    <w:rsid w:val="00BC2D06"/>
    <w:rsid w:val="00C01E83"/>
    <w:rsid w:val="00C71026"/>
    <w:rsid w:val="00C744EB"/>
    <w:rsid w:val="00C76A2C"/>
    <w:rsid w:val="00C90702"/>
    <w:rsid w:val="00C917FF"/>
    <w:rsid w:val="00C9766A"/>
    <w:rsid w:val="00CA699C"/>
    <w:rsid w:val="00CC4F39"/>
    <w:rsid w:val="00CD165D"/>
    <w:rsid w:val="00CD544C"/>
    <w:rsid w:val="00CF4256"/>
    <w:rsid w:val="00D04FE8"/>
    <w:rsid w:val="00D176CF"/>
    <w:rsid w:val="00D271E3"/>
    <w:rsid w:val="00D30F69"/>
    <w:rsid w:val="00D47A80"/>
    <w:rsid w:val="00D61F38"/>
    <w:rsid w:val="00D85807"/>
    <w:rsid w:val="00D87349"/>
    <w:rsid w:val="00D91EE9"/>
    <w:rsid w:val="00D95FF9"/>
    <w:rsid w:val="00D97220"/>
    <w:rsid w:val="00E14D47"/>
    <w:rsid w:val="00E1641C"/>
    <w:rsid w:val="00E26708"/>
    <w:rsid w:val="00E34958"/>
    <w:rsid w:val="00E37AB0"/>
    <w:rsid w:val="00E71C39"/>
    <w:rsid w:val="00E73FEE"/>
    <w:rsid w:val="00EA56E6"/>
    <w:rsid w:val="00EC335F"/>
    <w:rsid w:val="00EC48FB"/>
    <w:rsid w:val="00EF232A"/>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737BB9"/>
    <w:pPr>
      <w:ind w:left="720" w:hanging="720"/>
    </w:pPr>
    <w:rPr>
      <w:iCs/>
      <w:szCs w:val="20"/>
      <w:lang w:val="x-none" w:eastAsia="x-none"/>
    </w:rPr>
  </w:style>
  <w:style w:type="character" w:customStyle="1" w:styleId="BodyTextNumberedChar1">
    <w:name w:val="Body Text Numbered Char1"/>
    <w:link w:val="BodyTextNumbered"/>
    <w:rsid w:val="00737BB9"/>
    <w:rPr>
      <w:iCs/>
      <w:sz w:val="24"/>
      <w:lang w:val="x-none" w:eastAsia="x-none"/>
    </w:rPr>
  </w:style>
  <w:style w:type="character" w:customStyle="1" w:styleId="H4Char">
    <w:name w:val="H4 Char"/>
    <w:link w:val="H4"/>
    <w:rsid w:val="00737BB9"/>
    <w:rPr>
      <w:b/>
      <w:bCs/>
      <w:snapToGrid w:val="0"/>
      <w:sz w:val="24"/>
    </w:rPr>
  </w:style>
  <w:style w:type="character" w:styleId="UnresolvedMention">
    <w:name w:val="Unresolved Mention"/>
    <w:basedOn w:val="DefaultParagraphFont"/>
    <w:uiPriority w:val="99"/>
    <w:semiHidden/>
    <w:unhideWhenUsed/>
    <w:rsid w:val="00C710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https://www.ercot.com/files/docs/2023/08/25/ERCOT-Strategic-Plan-2024-2028.pdf"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6.xml"/><Relationship Id="rId34" Type="http://schemas.microsoft.com/office/2011/relationships/people" Target="people.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control" Target="activeX/activeX3.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5.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24" Type="http://schemas.openxmlformats.org/officeDocument/2006/relationships/hyperlink" Target="mailto:cory.phillips@ercot.com" TargetMode="External"/><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10" Type="http://schemas.openxmlformats.org/officeDocument/2006/relationships/hyperlink" Target="https://www.ercot.com/mktrules/issues/PGRR122" TargetMode="External"/><Relationship Id="rId19" Type="http://schemas.openxmlformats.org/officeDocument/2006/relationships/control" Target="activeX/activeX4.xml"/><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hyperlink" Target="mailto:jeff.billo@ercot.com" TargetMode="External"/><Relationship Id="rId27" Type="http://schemas.microsoft.com/office/2016/09/relationships/commentsIds" Target="commentsIds.xm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4" ma:contentTypeDescription="Create a new document." ma:contentTypeScope="" ma:versionID="96e6c9df6db1628142df4ae1876ddf0f">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bb19289c70ebc9a91c88c61d302a534a"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79DB3D-5E43-498C-9E5F-553AC7BED548}">
  <ds:schemaRefs>
    <ds:schemaRef ds:uri="http://schemas.microsoft.com/sharepoint/v3/contenttype/forms"/>
  </ds:schemaRefs>
</ds:datastoreItem>
</file>

<file path=customXml/itemProps2.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customXml/itemProps3.xml><?xml version="1.0" encoding="utf-8"?>
<ds:datastoreItem xmlns:ds="http://schemas.openxmlformats.org/officeDocument/2006/customXml" ds:itemID="{ED6A4E1C-7828-4906-973A-EC304E8F8E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1228</Words>
  <Characters>7473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8684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2024-09-03T13:28:00Z</dcterms:created>
  <dcterms:modified xsi:type="dcterms:W3CDTF">2024-11-11T22:22:00Z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